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numId w:val="1001"/>
          <w:ilvl w:val="0"/>
        </w:numPr>
      </w:pPr>
      <w:r>
        <w:t xml:space="preserve">Foo</w:t>
      </w:r>
    </w:p>
    <w:p>
      <w:pPr>
        <w:numPr>
          <w:numId w:val="1001"/>
          <w:ilvl w:val="0"/>
        </w:numPr>
      </w:pPr>
      <w:r>
        <w:t xml:space="preserve">Bar</w:t>
      </w:r>
    </w:p>
    <w:p>
      <w:pPr>
        <w:numPr>
          <w:numId w:val="1001"/>
          <w:ilvl w:val="0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numId w:val="1002"/>
          <w:ilvl w:val="0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ea454b4c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